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3"/>
        <w:tblW w:w="0" w:type="auto"/>
        <w:tblLayout w:type="fixed"/>
        <w:tblLook w:val="0000"/>
      </w:tblPr>
      <w:tblGrid>
        <w:gridCol w:w="9728"/>
      </w:tblGrid>
      <w:tr w:rsidR="00131781" w:rsidTr="00B101EB">
        <w:trPr>
          <w:trHeight w:val="2185"/>
        </w:trPr>
        <w:tc>
          <w:tcPr>
            <w:tcW w:w="9728" w:type="dxa"/>
          </w:tcPr>
          <w:p w:rsidR="00131781" w:rsidRDefault="00131781" w:rsidP="002F528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65810" cy="765810"/>
                  <wp:effectExtent l="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1EB" w:rsidRDefault="00B101EB" w:rsidP="002F5283">
            <w:pPr>
              <w:jc w:val="center"/>
            </w:pP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>СОВЕТ ДЕПУТАТОВ</w:t>
            </w:r>
            <w:r>
              <w:rPr>
                <w:b/>
                <w:sz w:val="26"/>
                <w:szCs w:val="26"/>
              </w:rPr>
              <w:t xml:space="preserve">   СЕЛЬСКОГО ПОСЕЛЕНИЯ </w:t>
            </w:r>
          </w:p>
          <w:p w:rsidR="00B101EB" w:rsidRPr="00FA39F3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ВЕРШИНО-БИДЖИНСКОГО</w:t>
            </w:r>
            <w:r w:rsidRPr="00FA39F3">
              <w:rPr>
                <w:b/>
                <w:sz w:val="26"/>
                <w:szCs w:val="26"/>
              </w:rPr>
              <w:t xml:space="preserve"> СЕЛЬСОВЕТА </w:t>
            </w: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 xml:space="preserve">УСТЬ-АБАКАНСКОГО </w:t>
            </w:r>
            <w:r>
              <w:rPr>
                <w:b/>
                <w:sz w:val="26"/>
                <w:szCs w:val="26"/>
              </w:rPr>
              <w:t xml:space="preserve">МУНИЦИПАЛЬНОГО </w:t>
            </w:r>
            <w:r w:rsidRPr="00FA39F3">
              <w:rPr>
                <w:b/>
                <w:sz w:val="26"/>
                <w:szCs w:val="26"/>
              </w:rPr>
              <w:t>РАЙОНА</w:t>
            </w: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 xml:space="preserve"> РЕСПУБЛИКИ ХАКАСИЯ</w:t>
            </w:r>
          </w:p>
          <w:p w:rsidR="00B101EB" w:rsidRPr="00FA39F3" w:rsidRDefault="00B101EB" w:rsidP="00B101EB">
            <w:pPr>
              <w:jc w:val="center"/>
              <w:rPr>
                <w:b/>
                <w:sz w:val="26"/>
                <w:szCs w:val="26"/>
              </w:rPr>
            </w:pPr>
          </w:p>
          <w:p w:rsidR="00B101EB" w:rsidRDefault="00B101EB" w:rsidP="002F5283">
            <w:pPr>
              <w:jc w:val="center"/>
            </w:pPr>
          </w:p>
        </w:tc>
      </w:tr>
    </w:tbl>
    <w:p w:rsidR="00BC5B4A" w:rsidRPr="00E11305" w:rsidRDefault="00053809" w:rsidP="00DA4845">
      <w:pPr>
        <w:tabs>
          <w:tab w:val="center" w:pos="4677"/>
          <w:tab w:val="left" w:pos="736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</w:t>
      </w:r>
      <w:r w:rsidR="00BC5B4A" w:rsidRPr="00E11305">
        <w:rPr>
          <w:b/>
          <w:sz w:val="26"/>
          <w:szCs w:val="26"/>
        </w:rPr>
        <w:t>Р Е Ш Е Н И Е</w:t>
      </w:r>
      <w:r>
        <w:rPr>
          <w:b/>
          <w:sz w:val="26"/>
          <w:szCs w:val="26"/>
        </w:rPr>
        <w:t xml:space="preserve">                       ПРОЕКТ</w:t>
      </w:r>
    </w:p>
    <w:p w:rsidR="00BC5B4A" w:rsidRPr="00E11305" w:rsidRDefault="00BC5B4A" w:rsidP="00BC5B4A">
      <w:pPr>
        <w:spacing w:line="276" w:lineRule="auto"/>
        <w:jc w:val="center"/>
        <w:rPr>
          <w:b/>
          <w:sz w:val="26"/>
          <w:szCs w:val="26"/>
        </w:rPr>
      </w:pPr>
    </w:p>
    <w:p w:rsidR="00131781" w:rsidRDefault="00DA4845" w:rsidP="00131781">
      <w:pPr>
        <w:jc w:val="center"/>
        <w:rPr>
          <w:sz w:val="26"/>
          <w:szCs w:val="26"/>
        </w:rPr>
      </w:pPr>
      <w:r>
        <w:rPr>
          <w:sz w:val="26"/>
          <w:szCs w:val="26"/>
        </w:rPr>
        <w:t>__.02</w:t>
      </w:r>
      <w:r w:rsidR="00AA2C3A">
        <w:rPr>
          <w:sz w:val="26"/>
          <w:szCs w:val="26"/>
        </w:rPr>
        <w:t>.</w:t>
      </w:r>
      <w:r>
        <w:rPr>
          <w:sz w:val="26"/>
          <w:szCs w:val="26"/>
        </w:rPr>
        <w:t>2026</w:t>
      </w:r>
      <w:r w:rsidR="000B62E0">
        <w:rPr>
          <w:sz w:val="26"/>
          <w:szCs w:val="26"/>
        </w:rPr>
        <w:t xml:space="preserve"> г.                        с</w:t>
      </w:r>
      <w:r w:rsidR="004D1E2A">
        <w:rPr>
          <w:sz w:val="26"/>
          <w:szCs w:val="26"/>
        </w:rPr>
        <w:t>.</w:t>
      </w:r>
      <w:r w:rsidR="000B62E0">
        <w:rPr>
          <w:sz w:val="26"/>
          <w:szCs w:val="26"/>
        </w:rPr>
        <w:t xml:space="preserve"> </w:t>
      </w:r>
      <w:r w:rsidR="007D06AC">
        <w:rPr>
          <w:sz w:val="26"/>
          <w:szCs w:val="26"/>
        </w:rPr>
        <w:t>Вершино-Биджа</w:t>
      </w:r>
      <w:r w:rsidR="00131781" w:rsidRPr="00131781">
        <w:rPr>
          <w:sz w:val="26"/>
          <w:szCs w:val="26"/>
        </w:rPr>
        <w:t xml:space="preserve">              </w:t>
      </w:r>
      <w:r w:rsidR="007D06AC">
        <w:rPr>
          <w:sz w:val="26"/>
          <w:szCs w:val="26"/>
        </w:rPr>
        <w:t xml:space="preserve">                   </w:t>
      </w:r>
      <w:r w:rsidR="00131781" w:rsidRPr="00131781">
        <w:rPr>
          <w:sz w:val="26"/>
          <w:szCs w:val="26"/>
        </w:rPr>
        <w:t xml:space="preserve"> № </w:t>
      </w:r>
      <w:r>
        <w:rPr>
          <w:sz w:val="26"/>
          <w:szCs w:val="26"/>
        </w:rPr>
        <w:t>2</w:t>
      </w:r>
    </w:p>
    <w:p w:rsidR="00DA4845" w:rsidRDefault="00DA4845" w:rsidP="00131781">
      <w:pPr>
        <w:jc w:val="center"/>
        <w:rPr>
          <w:sz w:val="26"/>
          <w:szCs w:val="26"/>
        </w:rPr>
      </w:pPr>
    </w:p>
    <w:p w:rsidR="00DA4845" w:rsidRPr="00DA4845" w:rsidRDefault="00DA4845" w:rsidP="00DA4845">
      <w:pPr>
        <w:jc w:val="center"/>
        <w:rPr>
          <w:b/>
          <w:sz w:val="26"/>
          <w:szCs w:val="26"/>
        </w:rPr>
      </w:pPr>
      <w:r w:rsidRPr="00DA4845">
        <w:rPr>
          <w:b/>
          <w:sz w:val="26"/>
          <w:szCs w:val="26"/>
        </w:rPr>
        <w:t>О признании утратившим силу</w:t>
      </w:r>
      <w:ins w:id="0" w:author="Пользователь Windows" w:date="2026-01-26T11:15:00Z">
        <w:r w:rsidRPr="00DA4845">
          <w:rPr>
            <w:b/>
            <w:sz w:val="26"/>
            <w:szCs w:val="26"/>
          </w:rPr>
          <w:t xml:space="preserve"> </w:t>
        </w:r>
      </w:ins>
      <w:r w:rsidRPr="00DA4845">
        <w:rPr>
          <w:b/>
          <w:sz w:val="26"/>
          <w:szCs w:val="26"/>
        </w:rPr>
        <w:t>Решение от 28.11.2024 №</w:t>
      </w:r>
      <w:r w:rsidR="004D1E2A">
        <w:rPr>
          <w:b/>
          <w:sz w:val="26"/>
          <w:szCs w:val="26"/>
        </w:rPr>
        <w:t xml:space="preserve"> </w:t>
      </w:r>
      <w:r w:rsidRPr="00DA4845">
        <w:rPr>
          <w:b/>
          <w:sz w:val="26"/>
          <w:szCs w:val="26"/>
        </w:rPr>
        <w:t>43</w:t>
      </w:r>
    </w:p>
    <w:p w:rsidR="00DA4845" w:rsidRPr="00DA4845" w:rsidRDefault="00DA4845" w:rsidP="00DA484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>«</w:t>
      </w:r>
      <w:r w:rsidRPr="00DA4845">
        <w:rPr>
          <w:rFonts w:ascii="Times New Roman" w:hAnsi="Times New Roman" w:cs="Times New Roman"/>
          <w:sz w:val="26"/>
          <w:szCs w:val="26"/>
        </w:rPr>
        <w:t>О туристическом налоге на территории муниципального образования</w:t>
      </w:r>
    </w:p>
    <w:p w:rsidR="00DA4845" w:rsidRPr="00DA4845" w:rsidRDefault="00DA4845" w:rsidP="00DA484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A4845">
        <w:rPr>
          <w:rFonts w:ascii="Times New Roman" w:hAnsi="Times New Roman" w:cs="Times New Roman"/>
          <w:sz w:val="26"/>
          <w:szCs w:val="26"/>
        </w:rPr>
        <w:t>Вершино-Биджинский сельсовет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DA4845" w:rsidRPr="00BE62DF" w:rsidRDefault="00DA4845" w:rsidP="00DA48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A4845" w:rsidRDefault="00DA4845" w:rsidP="00DA4845">
      <w:pPr>
        <w:jc w:val="center"/>
        <w:rPr>
          <w:sz w:val="26"/>
          <w:szCs w:val="26"/>
        </w:rPr>
      </w:pPr>
    </w:p>
    <w:p w:rsidR="00DA4845" w:rsidRDefault="00DA4845" w:rsidP="004D1E2A">
      <w:pPr>
        <w:pStyle w:val="aff9"/>
        <w:ind w:left="0" w:firstLine="709"/>
        <w:rPr>
          <w:sz w:val="26"/>
          <w:szCs w:val="26"/>
        </w:rPr>
      </w:pPr>
      <w:r>
        <w:rPr>
          <w:sz w:val="26"/>
          <w:szCs w:val="26"/>
        </w:rPr>
        <w:t>В соответствии с главой 33.1.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</w:t>
      </w:r>
      <w:r w:rsidR="004D1E2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руководствуясь Уставом </w:t>
      </w:r>
      <w:r w:rsidR="004D1E2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сельск</w:t>
      </w:r>
      <w:r w:rsidR="004D1E2A">
        <w:rPr>
          <w:sz w:val="26"/>
          <w:szCs w:val="26"/>
        </w:rPr>
        <w:t>ого поселения Вершино-Биджинского</w:t>
      </w:r>
      <w:r>
        <w:rPr>
          <w:sz w:val="26"/>
          <w:szCs w:val="26"/>
        </w:rPr>
        <w:t xml:space="preserve"> сельсовет</w:t>
      </w:r>
      <w:r w:rsidR="004D1E2A">
        <w:rPr>
          <w:sz w:val="26"/>
          <w:szCs w:val="26"/>
        </w:rPr>
        <w:t>а</w:t>
      </w:r>
      <w:r>
        <w:rPr>
          <w:sz w:val="26"/>
          <w:szCs w:val="26"/>
        </w:rPr>
        <w:t xml:space="preserve">   Усть-Абаканского муниципального района Республики Хакасия, Совет депутатов  сельского поселения  Вершино-Биджинского сельсовета   Усть-Абаканского муниципального района Республики Хакасия</w:t>
      </w:r>
    </w:p>
    <w:p w:rsidR="00DA4845" w:rsidRDefault="00DA4845" w:rsidP="004D1E2A">
      <w:pPr>
        <w:pStyle w:val="aff9"/>
        <w:ind w:left="0" w:firstLine="709"/>
        <w:rPr>
          <w:sz w:val="26"/>
          <w:szCs w:val="26"/>
        </w:rPr>
      </w:pPr>
    </w:p>
    <w:p w:rsidR="00DA4845" w:rsidRDefault="00DA4845" w:rsidP="004D1E2A">
      <w:pPr>
        <w:pStyle w:val="aff9"/>
        <w:ind w:left="0"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>РЕШИЛ:</w:t>
      </w:r>
    </w:p>
    <w:p w:rsidR="00DA4845" w:rsidRDefault="00DA4845" w:rsidP="004D1E2A">
      <w:pPr>
        <w:pStyle w:val="aff9"/>
        <w:ind w:left="0" w:firstLine="709"/>
        <w:rPr>
          <w:b/>
          <w:sz w:val="26"/>
          <w:szCs w:val="26"/>
        </w:rPr>
      </w:pPr>
    </w:p>
    <w:p w:rsidR="00DA4845" w:rsidRPr="00DA4845" w:rsidRDefault="00DA4845" w:rsidP="004D1E2A">
      <w:pPr>
        <w:pStyle w:val="ConsPlusTitle"/>
        <w:numPr>
          <w:ilvl w:val="0"/>
          <w:numId w:val="19"/>
        </w:numPr>
        <w:rPr>
          <w:rFonts w:ascii="Times New Roman" w:hAnsi="Times New Roman" w:cs="Times New Roman"/>
          <w:b w:val="0"/>
          <w:sz w:val="26"/>
          <w:szCs w:val="26"/>
        </w:rPr>
      </w:pPr>
      <w:r w:rsidRPr="00DA4845">
        <w:rPr>
          <w:rFonts w:ascii="Times New Roman" w:hAnsi="Times New Roman" w:cs="Times New Roman"/>
          <w:b w:val="0"/>
          <w:sz w:val="26"/>
          <w:szCs w:val="26"/>
        </w:rPr>
        <w:t>Признать ут</w:t>
      </w:r>
      <w:r w:rsidR="004D1E2A">
        <w:rPr>
          <w:rFonts w:ascii="Times New Roman" w:hAnsi="Times New Roman" w:cs="Times New Roman"/>
          <w:b w:val="0"/>
          <w:sz w:val="26"/>
          <w:szCs w:val="26"/>
        </w:rPr>
        <w:t>ратившим силу решение от 28.11.</w:t>
      </w:r>
      <w:r w:rsidRPr="00DA4845">
        <w:rPr>
          <w:rFonts w:ascii="Times New Roman" w:hAnsi="Times New Roman" w:cs="Times New Roman"/>
          <w:b w:val="0"/>
          <w:sz w:val="26"/>
          <w:szCs w:val="26"/>
        </w:rPr>
        <w:t>2024 №</w:t>
      </w:r>
      <w:r w:rsidR="004D1E2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DA4845">
        <w:rPr>
          <w:rFonts w:ascii="Times New Roman" w:hAnsi="Times New Roman" w:cs="Times New Roman"/>
          <w:b w:val="0"/>
          <w:sz w:val="26"/>
          <w:szCs w:val="26"/>
        </w:rPr>
        <w:t xml:space="preserve">43 </w:t>
      </w: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Pr="00DA4845">
        <w:rPr>
          <w:rFonts w:ascii="Times New Roman" w:hAnsi="Times New Roman" w:cs="Times New Roman"/>
          <w:b w:val="0"/>
          <w:sz w:val="26"/>
          <w:szCs w:val="26"/>
        </w:rPr>
        <w:t>О туристическом налоге на территории муниципального образования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Вершино-Биджинский </w:t>
      </w:r>
      <w:r w:rsidRPr="00DA4845">
        <w:rPr>
          <w:rFonts w:ascii="Times New Roman" w:hAnsi="Times New Roman" w:cs="Times New Roman"/>
          <w:b w:val="0"/>
          <w:sz w:val="26"/>
          <w:szCs w:val="26"/>
        </w:rPr>
        <w:t>сельсовет»</w:t>
      </w:r>
    </w:p>
    <w:p w:rsidR="00DA4845" w:rsidRDefault="00DA4845" w:rsidP="004D1E2A">
      <w:pPr>
        <w:pStyle w:val="aff9"/>
        <w:numPr>
          <w:ilvl w:val="0"/>
          <w:numId w:val="19"/>
        </w:numPr>
        <w:ind w:left="0" w:firstLine="709"/>
        <w:rPr>
          <w:sz w:val="26"/>
          <w:szCs w:val="26"/>
        </w:rPr>
      </w:pPr>
      <w:r>
        <w:rPr>
          <w:sz w:val="26"/>
          <w:szCs w:val="26"/>
        </w:rPr>
        <w:t>Направить настоящее Решение для подписания и обнародования на официальном Интернет-сайте Ассоциация «Совет муниципальных образований Республики Хакасия» (</w:t>
      </w:r>
      <w:r>
        <w:rPr>
          <w:sz w:val="26"/>
          <w:szCs w:val="26"/>
          <w:lang w:val="en-US"/>
        </w:rPr>
        <w:t>AMO</w:t>
      </w:r>
      <w:r>
        <w:rPr>
          <w:sz w:val="26"/>
          <w:szCs w:val="26"/>
        </w:rPr>
        <w:t>19.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 xml:space="preserve">, регистрация в качестве сетевого издания № Эл № ФС77-87812 от 30.07.2024) Главе сельского  поселения  Вершино-Биджинского сельсовета Усть-Абаканского муниципального района Республики Хакасия </w:t>
      </w:r>
      <w:r>
        <w:rPr>
          <w:sz w:val="26"/>
          <w:szCs w:val="26"/>
          <w:u w:val="single"/>
        </w:rPr>
        <w:t xml:space="preserve"> </w:t>
      </w:r>
      <w:r w:rsidRPr="00DA4845">
        <w:rPr>
          <w:sz w:val="26"/>
          <w:szCs w:val="26"/>
        </w:rPr>
        <w:t>Сергиенко С.В.</w:t>
      </w:r>
    </w:p>
    <w:p w:rsidR="00DA4845" w:rsidRDefault="00DA4845" w:rsidP="004D1E2A">
      <w:pPr>
        <w:pStyle w:val="aff9"/>
        <w:numPr>
          <w:ilvl w:val="0"/>
          <w:numId w:val="19"/>
        </w:numPr>
        <w:ind w:left="0" w:firstLine="709"/>
        <w:rPr>
          <w:sz w:val="26"/>
          <w:szCs w:val="26"/>
        </w:rPr>
      </w:pPr>
      <w:r>
        <w:rPr>
          <w:sz w:val="26"/>
          <w:szCs w:val="26"/>
        </w:rPr>
        <w:t>Настоящее Решение вступает в силу после его официального опубликования и распространяется на правоотношения, возникшие с 01.01.2026 года.</w:t>
      </w:r>
    </w:p>
    <w:p w:rsidR="00DA4845" w:rsidRDefault="00DA4845" w:rsidP="004D1E2A">
      <w:pPr>
        <w:rPr>
          <w:sz w:val="26"/>
          <w:szCs w:val="26"/>
        </w:rPr>
      </w:pPr>
    </w:p>
    <w:p w:rsidR="00DA4845" w:rsidRDefault="00DA4845" w:rsidP="004D1E2A">
      <w:pPr>
        <w:rPr>
          <w:sz w:val="26"/>
          <w:szCs w:val="26"/>
        </w:rPr>
      </w:pPr>
    </w:p>
    <w:p w:rsidR="00053809" w:rsidRDefault="00DA4845" w:rsidP="004D1E2A">
      <w:pPr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</w:p>
    <w:p w:rsidR="00053809" w:rsidRDefault="00053809" w:rsidP="00DA4845">
      <w:pPr>
        <w:jc w:val="both"/>
        <w:rPr>
          <w:sz w:val="26"/>
          <w:szCs w:val="26"/>
        </w:rPr>
      </w:pPr>
      <w:r>
        <w:rPr>
          <w:sz w:val="26"/>
          <w:szCs w:val="26"/>
        </w:rPr>
        <w:t>Вершино- Биджинского сельсовета</w:t>
      </w:r>
    </w:p>
    <w:p w:rsidR="00053809" w:rsidRDefault="00053809" w:rsidP="00DA4845">
      <w:pPr>
        <w:jc w:val="both"/>
        <w:rPr>
          <w:sz w:val="26"/>
          <w:szCs w:val="26"/>
        </w:rPr>
      </w:pPr>
      <w:r>
        <w:rPr>
          <w:sz w:val="26"/>
          <w:szCs w:val="26"/>
        </w:rPr>
        <w:t>Усть – Абаканского района</w:t>
      </w:r>
    </w:p>
    <w:p w:rsidR="00053809" w:rsidRDefault="00053809" w:rsidP="00053809">
      <w:pPr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                                                                           С.В. Сергиенко</w:t>
      </w:r>
    </w:p>
    <w:p w:rsidR="00AE42E1" w:rsidRPr="00053809" w:rsidRDefault="00AE42E1" w:rsidP="00053809">
      <w:pPr>
        <w:shd w:val="clear" w:color="auto" w:fill="FFFFFF"/>
        <w:spacing w:line="264" w:lineRule="exact"/>
        <w:ind w:left="400" w:right="-23"/>
        <w:jc w:val="both"/>
        <w:rPr>
          <w:sz w:val="26"/>
          <w:szCs w:val="26"/>
        </w:rPr>
      </w:pPr>
    </w:p>
    <w:sectPr w:rsidR="00AE42E1" w:rsidRPr="00053809" w:rsidSect="00131781">
      <w:headerReference w:type="even" r:id="rId9"/>
      <w:headerReference w:type="default" r:id="rId10"/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5F6" w:rsidRDefault="00C765F6" w:rsidP="00D03C14">
      <w:r>
        <w:separator/>
      </w:r>
    </w:p>
  </w:endnote>
  <w:endnote w:type="continuationSeparator" w:id="1">
    <w:p w:rsidR="00C765F6" w:rsidRDefault="00C765F6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5F6" w:rsidRDefault="00C765F6" w:rsidP="00D03C14">
      <w:r>
        <w:separator/>
      </w:r>
    </w:p>
  </w:footnote>
  <w:footnote w:type="continuationSeparator" w:id="1">
    <w:p w:rsidR="00C765F6" w:rsidRDefault="00C765F6" w:rsidP="00D0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C37" w:rsidRDefault="00CB1E62" w:rsidP="002F528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35C37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D35C37" w:rsidRDefault="00D35C37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C37" w:rsidRDefault="00CB1E62" w:rsidP="002F528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35C37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053809">
      <w:rPr>
        <w:rStyle w:val="afb"/>
        <w:noProof/>
      </w:rPr>
      <w:t>2</w:t>
    </w:r>
    <w:r>
      <w:rPr>
        <w:rStyle w:val="afb"/>
      </w:rPr>
      <w:fldChar w:fldCharType="end"/>
    </w:r>
  </w:p>
  <w:p w:rsidR="00D35C37" w:rsidRDefault="00D35C37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D869D7"/>
    <w:multiLevelType w:val="singleLevel"/>
    <w:tmpl w:val="403CBDE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1FCD32DF"/>
    <w:multiLevelType w:val="hybridMultilevel"/>
    <w:tmpl w:val="DAE2A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A0F97"/>
    <w:multiLevelType w:val="hybridMultilevel"/>
    <w:tmpl w:val="4FA00488"/>
    <w:lvl w:ilvl="0" w:tplc="5E322E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4934DB"/>
    <w:multiLevelType w:val="singleLevel"/>
    <w:tmpl w:val="CC52132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1C7620E"/>
    <w:multiLevelType w:val="hybridMultilevel"/>
    <w:tmpl w:val="D0642E76"/>
    <w:lvl w:ilvl="0" w:tplc="60EE08F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224B80"/>
    <w:multiLevelType w:val="hybridMultilevel"/>
    <w:tmpl w:val="45065D24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>
    <w:nsid w:val="4767774D"/>
    <w:multiLevelType w:val="hybridMultilevel"/>
    <w:tmpl w:val="03DA0098"/>
    <w:lvl w:ilvl="0" w:tplc="4B7A0098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4"/>
        </w:tabs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4"/>
        </w:tabs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4"/>
        </w:tabs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4"/>
        </w:tabs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4"/>
        </w:tabs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4"/>
        </w:tabs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4"/>
        </w:tabs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4"/>
        </w:tabs>
        <w:ind w:left="6384" w:hanging="180"/>
      </w:pPr>
    </w:lvl>
  </w:abstractNum>
  <w:abstractNum w:abstractNumId="11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3">
    <w:nsid w:val="58D811D1"/>
    <w:multiLevelType w:val="singleLevel"/>
    <w:tmpl w:val="41BA11E8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6BD2213E"/>
    <w:multiLevelType w:val="singleLevel"/>
    <w:tmpl w:val="18C22D2A"/>
    <w:lvl w:ilvl="0">
      <w:start w:val="2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1313D4F"/>
    <w:multiLevelType w:val="hybridMultilevel"/>
    <w:tmpl w:val="84761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EE73C01"/>
    <w:multiLevelType w:val="singleLevel"/>
    <w:tmpl w:val="6A0839F8"/>
    <w:lvl w:ilvl="0">
      <w:start w:val="7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0"/>
  </w:num>
  <w:num w:numId="3">
    <w:abstractNumId w:val="13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14"/>
    <w:lvlOverride w:ilvl="0">
      <w:startOverride w:val="2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lvl w:ilvl="0">
        <w:start w:val="1"/>
        <w:numFmt w:val="decimal"/>
        <w:lvlText w:val="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16"/>
    <w:lvlOverride w:ilvl="0">
      <w:startOverride w:val="6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9"/>
  </w:num>
  <w:num w:numId="13">
    <w:abstractNumId w:val="1"/>
  </w:num>
  <w:num w:numId="14">
    <w:abstractNumId w:val="2"/>
  </w:num>
  <w:num w:numId="15">
    <w:abstractNumId w:val="12"/>
  </w:num>
  <w:num w:numId="16">
    <w:abstractNumId w:val="15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C14"/>
    <w:rsid w:val="0003558F"/>
    <w:rsid w:val="00044885"/>
    <w:rsid w:val="00053809"/>
    <w:rsid w:val="00056AF7"/>
    <w:rsid w:val="000669E4"/>
    <w:rsid w:val="000834B4"/>
    <w:rsid w:val="000862C4"/>
    <w:rsid w:val="0009696A"/>
    <w:rsid w:val="000B62E0"/>
    <w:rsid w:val="000D0F52"/>
    <w:rsid w:val="000E78AF"/>
    <w:rsid w:val="000F078C"/>
    <w:rsid w:val="000F464C"/>
    <w:rsid w:val="000F735D"/>
    <w:rsid w:val="001167EC"/>
    <w:rsid w:val="001172C7"/>
    <w:rsid w:val="00131781"/>
    <w:rsid w:val="00167607"/>
    <w:rsid w:val="00193E98"/>
    <w:rsid w:val="001B5D62"/>
    <w:rsid w:val="001B7A5C"/>
    <w:rsid w:val="001C41ED"/>
    <w:rsid w:val="001E1B63"/>
    <w:rsid w:val="00205011"/>
    <w:rsid w:val="002C53E3"/>
    <w:rsid w:val="002F4365"/>
    <w:rsid w:val="002F5283"/>
    <w:rsid w:val="00312C46"/>
    <w:rsid w:val="00341A13"/>
    <w:rsid w:val="00356678"/>
    <w:rsid w:val="003707BB"/>
    <w:rsid w:val="0038188D"/>
    <w:rsid w:val="003821B1"/>
    <w:rsid w:val="003824DB"/>
    <w:rsid w:val="00396485"/>
    <w:rsid w:val="00434A0C"/>
    <w:rsid w:val="00445984"/>
    <w:rsid w:val="00467168"/>
    <w:rsid w:val="004A0671"/>
    <w:rsid w:val="004B1F9C"/>
    <w:rsid w:val="004D1E2A"/>
    <w:rsid w:val="00513D18"/>
    <w:rsid w:val="00543774"/>
    <w:rsid w:val="0055197F"/>
    <w:rsid w:val="00553111"/>
    <w:rsid w:val="005A7BE9"/>
    <w:rsid w:val="00601CCB"/>
    <w:rsid w:val="00623D02"/>
    <w:rsid w:val="0068364E"/>
    <w:rsid w:val="00684845"/>
    <w:rsid w:val="006A1F60"/>
    <w:rsid w:val="006A58EE"/>
    <w:rsid w:val="006A76EB"/>
    <w:rsid w:val="006B295B"/>
    <w:rsid w:val="006B44C2"/>
    <w:rsid w:val="007100F8"/>
    <w:rsid w:val="0073271F"/>
    <w:rsid w:val="007D06AC"/>
    <w:rsid w:val="007F069C"/>
    <w:rsid w:val="00805972"/>
    <w:rsid w:val="008373BA"/>
    <w:rsid w:val="00853FE8"/>
    <w:rsid w:val="00860383"/>
    <w:rsid w:val="00862229"/>
    <w:rsid w:val="008629D3"/>
    <w:rsid w:val="008B0650"/>
    <w:rsid w:val="008B3446"/>
    <w:rsid w:val="00900548"/>
    <w:rsid w:val="00917C4E"/>
    <w:rsid w:val="00932DCB"/>
    <w:rsid w:val="00935631"/>
    <w:rsid w:val="009446D5"/>
    <w:rsid w:val="00971E03"/>
    <w:rsid w:val="00972EF8"/>
    <w:rsid w:val="009B27E3"/>
    <w:rsid w:val="009B349A"/>
    <w:rsid w:val="009D07EB"/>
    <w:rsid w:val="00A0116A"/>
    <w:rsid w:val="00A025BE"/>
    <w:rsid w:val="00A05304"/>
    <w:rsid w:val="00A05FA5"/>
    <w:rsid w:val="00A331C8"/>
    <w:rsid w:val="00A40639"/>
    <w:rsid w:val="00A5361A"/>
    <w:rsid w:val="00A57838"/>
    <w:rsid w:val="00A74113"/>
    <w:rsid w:val="00A75FAF"/>
    <w:rsid w:val="00AA2C3A"/>
    <w:rsid w:val="00AB35F1"/>
    <w:rsid w:val="00AD18CD"/>
    <w:rsid w:val="00AD5A11"/>
    <w:rsid w:val="00AD7BE1"/>
    <w:rsid w:val="00AE146C"/>
    <w:rsid w:val="00AE42E1"/>
    <w:rsid w:val="00B101EB"/>
    <w:rsid w:val="00B536B2"/>
    <w:rsid w:val="00B57665"/>
    <w:rsid w:val="00BB314F"/>
    <w:rsid w:val="00BB6E1A"/>
    <w:rsid w:val="00BC447E"/>
    <w:rsid w:val="00BC5B4A"/>
    <w:rsid w:val="00C1517D"/>
    <w:rsid w:val="00C318EE"/>
    <w:rsid w:val="00C4149D"/>
    <w:rsid w:val="00C765F6"/>
    <w:rsid w:val="00C77F05"/>
    <w:rsid w:val="00C84269"/>
    <w:rsid w:val="00C97D8F"/>
    <w:rsid w:val="00CB1E62"/>
    <w:rsid w:val="00D03C14"/>
    <w:rsid w:val="00D2694F"/>
    <w:rsid w:val="00D35C37"/>
    <w:rsid w:val="00D41A25"/>
    <w:rsid w:val="00DA4845"/>
    <w:rsid w:val="00DB287F"/>
    <w:rsid w:val="00DC3C13"/>
    <w:rsid w:val="00DE2046"/>
    <w:rsid w:val="00E20CE8"/>
    <w:rsid w:val="00E919EA"/>
    <w:rsid w:val="00E9368F"/>
    <w:rsid w:val="00EA46E2"/>
    <w:rsid w:val="00EE33BD"/>
    <w:rsid w:val="00EE4518"/>
    <w:rsid w:val="00EF2B9D"/>
    <w:rsid w:val="00F01F53"/>
    <w:rsid w:val="00F10CFE"/>
    <w:rsid w:val="00F14749"/>
    <w:rsid w:val="00F60C1A"/>
    <w:rsid w:val="00F61793"/>
    <w:rsid w:val="00F97BE6"/>
    <w:rsid w:val="00FA22AA"/>
    <w:rsid w:val="00FB10B9"/>
    <w:rsid w:val="00FC771F"/>
    <w:rsid w:val="00FC7F75"/>
    <w:rsid w:val="00FE2B55"/>
    <w:rsid w:val="00FF3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Раздел Договора,H1,&quot;Алмаз&quot;"/>
    <w:basedOn w:val="a"/>
    <w:next w:val="a"/>
    <w:link w:val="11"/>
    <w:qFormat/>
    <w:rsid w:val="00A0116A"/>
    <w:pPr>
      <w:keepNext/>
      <w:ind w:firstLine="540"/>
      <w:jc w:val="both"/>
      <w:outlineLvl w:val="0"/>
    </w:pPr>
    <w:rPr>
      <w:b/>
      <w:szCs w:val="20"/>
    </w:rPr>
  </w:style>
  <w:style w:type="paragraph" w:styleId="3">
    <w:name w:val="heading 3"/>
    <w:basedOn w:val="12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3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3"/>
    <w:uiPriority w:val="99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2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4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5"/>
    <w:rsid w:val="00D03C14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qFormat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6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7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8"/>
    <w:qFormat/>
    <w:rsid w:val="00D03C14"/>
    <w:pPr>
      <w:jc w:val="center"/>
    </w:pPr>
    <w:rPr>
      <w:b/>
      <w:szCs w:val="20"/>
    </w:rPr>
  </w:style>
  <w:style w:type="character" w:customStyle="1" w:styleId="18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9"/>
    <w:uiPriority w:val="99"/>
    <w:rsid w:val="00D03C14"/>
    <w:rPr>
      <w:sz w:val="20"/>
      <w:szCs w:val="20"/>
    </w:rPr>
  </w:style>
  <w:style w:type="character" w:customStyle="1" w:styleId="19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unhideWhenUsed/>
    <w:rsid w:val="00D03C14"/>
    <w:rPr>
      <w:vertAlign w:val="superscript"/>
    </w:rPr>
  </w:style>
  <w:style w:type="paragraph" w:styleId="31">
    <w:name w:val="Body Text 3"/>
    <w:basedOn w:val="a"/>
    <w:link w:val="32"/>
    <w:uiPriority w:val="99"/>
    <w:unhideWhenUsed/>
    <w:rsid w:val="00131781"/>
    <w:pPr>
      <w:jc w:val="center"/>
    </w:pPr>
    <w:rPr>
      <w:b/>
      <w:bCs/>
      <w:i/>
      <w:color w:val="000000"/>
      <w:sz w:val="26"/>
      <w:szCs w:val="26"/>
    </w:rPr>
  </w:style>
  <w:style w:type="character" w:customStyle="1" w:styleId="32">
    <w:name w:val="Основной текст 3 Знак"/>
    <w:basedOn w:val="a1"/>
    <w:link w:val="31"/>
    <w:uiPriority w:val="99"/>
    <w:rsid w:val="00131781"/>
    <w:rPr>
      <w:rFonts w:ascii="Times New Roman" w:eastAsia="Times New Roman" w:hAnsi="Times New Roman" w:cs="Times New Roman"/>
      <w:b/>
      <w:bCs/>
      <w:i/>
      <w:color w:val="000000"/>
      <w:sz w:val="26"/>
      <w:szCs w:val="26"/>
      <w:lang w:eastAsia="ru-RU"/>
    </w:rPr>
  </w:style>
  <w:style w:type="paragraph" w:styleId="aff3">
    <w:name w:val="Body Text Indent"/>
    <w:basedOn w:val="a"/>
    <w:link w:val="aff4"/>
    <w:uiPriority w:val="99"/>
    <w:unhideWhenUsed/>
    <w:rsid w:val="00396485"/>
    <w:pPr>
      <w:shd w:val="clear" w:color="auto" w:fill="FFFFFF"/>
      <w:ind w:firstLine="709"/>
      <w:jc w:val="both"/>
    </w:pPr>
    <w:rPr>
      <w:color w:val="000000"/>
      <w:sz w:val="26"/>
      <w:szCs w:val="26"/>
    </w:rPr>
  </w:style>
  <w:style w:type="character" w:customStyle="1" w:styleId="aff4">
    <w:name w:val="Основной текст с отступом Знак"/>
    <w:basedOn w:val="a1"/>
    <w:link w:val="aff3"/>
    <w:uiPriority w:val="99"/>
    <w:rsid w:val="00396485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eastAsia="ru-RU"/>
    </w:rPr>
  </w:style>
  <w:style w:type="table" w:styleId="aff5">
    <w:name w:val="Table Grid"/>
    <w:basedOn w:val="a2"/>
    <w:uiPriority w:val="39"/>
    <w:rsid w:val="00AE4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uiPriority w:val="99"/>
    <w:locked/>
    <w:rsid w:val="000E78AF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11">
    <w:name w:val="Заголовок 1 Знак"/>
    <w:aliases w:val="Раздел Договора Знак,H1 Знак,&quot;Алмаз&quot; Знак"/>
    <w:basedOn w:val="a1"/>
    <w:link w:val="10"/>
    <w:rsid w:val="00A011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Indent 3"/>
    <w:basedOn w:val="a"/>
    <w:link w:val="34"/>
    <w:rsid w:val="00A0116A"/>
    <w:pPr>
      <w:ind w:firstLine="540"/>
      <w:jc w:val="both"/>
    </w:pPr>
    <w:rPr>
      <w:sz w:val="28"/>
    </w:rPr>
  </w:style>
  <w:style w:type="character" w:customStyle="1" w:styleId="34">
    <w:name w:val="Основной текст с отступом 3 Знак"/>
    <w:basedOn w:val="a1"/>
    <w:link w:val="33"/>
    <w:rsid w:val="00A0116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6">
    <w:name w:val="Не вступил в силу"/>
    <w:uiPriority w:val="99"/>
    <w:rsid w:val="00A0116A"/>
    <w:rPr>
      <w:color w:val="008080"/>
      <w:sz w:val="20"/>
      <w:szCs w:val="20"/>
    </w:rPr>
  </w:style>
  <w:style w:type="character" w:customStyle="1" w:styleId="apple-converted-space">
    <w:name w:val="apple-converted-space"/>
    <w:basedOn w:val="a1"/>
    <w:rsid w:val="00A0116A"/>
  </w:style>
  <w:style w:type="paragraph" w:customStyle="1" w:styleId="Style1">
    <w:name w:val="Style1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A0116A"/>
    <w:pPr>
      <w:widowControl w:val="0"/>
      <w:autoSpaceDE w:val="0"/>
      <w:autoSpaceDN w:val="0"/>
      <w:adjustRightInd w:val="0"/>
      <w:spacing w:line="300" w:lineRule="exact"/>
      <w:jc w:val="center"/>
    </w:pPr>
  </w:style>
  <w:style w:type="paragraph" w:customStyle="1" w:styleId="Style3">
    <w:name w:val="Style3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0116A"/>
    <w:pPr>
      <w:widowControl w:val="0"/>
      <w:autoSpaceDE w:val="0"/>
      <w:autoSpaceDN w:val="0"/>
      <w:adjustRightInd w:val="0"/>
      <w:spacing w:line="299" w:lineRule="exact"/>
      <w:ind w:firstLine="691"/>
    </w:pPr>
  </w:style>
  <w:style w:type="paragraph" w:customStyle="1" w:styleId="Style5">
    <w:name w:val="Style5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jc w:val="both"/>
    </w:pPr>
  </w:style>
  <w:style w:type="paragraph" w:customStyle="1" w:styleId="Style7">
    <w:name w:val="Style7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773"/>
      <w:jc w:val="both"/>
    </w:pPr>
  </w:style>
  <w:style w:type="paragraph" w:customStyle="1" w:styleId="Style8">
    <w:name w:val="Style8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691"/>
      <w:jc w:val="both"/>
    </w:pPr>
  </w:style>
  <w:style w:type="paragraph" w:customStyle="1" w:styleId="Style11">
    <w:name w:val="Style11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792"/>
      <w:jc w:val="both"/>
    </w:pPr>
  </w:style>
  <w:style w:type="paragraph" w:customStyle="1" w:styleId="Style12">
    <w:name w:val="Style12"/>
    <w:basedOn w:val="a"/>
    <w:uiPriority w:val="99"/>
    <w:rsid w:val="00A0116A"/>
    <w:pPr>
      <w:widowControl w:val="0"/>
      <w:autoSpaceDE w:val="0"/>
      <w:autoSpaceDN w:val="0"/>
      <w:adjustRightInd w:val="0"/>
      <w:spacing w:line="302" w:lineRule="exact"/>
      <w:ind w:firstLine="859"/>
    </w:pPr>
  </w:style>
  <w:style w:type="paragraph" w:customStyle="1" w:styleId="Style13">
    <w:name w:val="Style13"/>
    <w:basedOn w:val="a"/>
    <w:uiPriority w:val="99"/>
    <w:rsid w:val="00A0116A"/>
    <w:pPr>
      <w:widowControl w:val="0"/>
      <w:autoSpaceDE w:val="0"/>
      <w:autoSpaceDN w:val="0"/>
      <w:adjustRightInd w:val="0"/>
      <w:spacing w:line="293" w:lineRule="exact"/>
      <w:ind w:firstLine="965"/>
      <w:jc w:val="both"/>
    </w:pPr>
  </w:style>
  <w:style w:type="paragraph" w:customStyle="1" w:styleId="Style15">
    <w:name w:val="Style15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A0116A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17">
    <w:name w:val="Font Style17"/>
    <w:uiPriority w:val="99"/>
    <w:rsid w:val="00A0116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A0116A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9">
    <w:name w:val="Font Style19"/>
    <w:uiPriority w:val="99"/>
    <w:rsid w:val="00A0116A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0">
    <w:name w:val="Font Style20"/>
    <w:uiPriority w:val="99"/>
    <w:rsid w:val="00A0116A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140">
    <w:name w:val="Обычный + 14 пт"/>
    <w:aliases w:val="курсив,По центру"/>
    <w:basedOn w:val="a"/>
    <w:rsid w:val="00A0116A"/>
    <w:pPr>
      <w:jc w:val="center"/>
    </w:pPr>
    <w:rPr>
      <w:i/>
      <w:sz w:val="28"/>
      <w:szCs w:val="28"/>
    </w:rPr>
  </w:style>
  <w:style w:type="paragraph" w:customStyle="1" w:styleId="1">
    <w:name w:val="Знак1"/>
    <w:basedOn w:val="a"/>
    <w:semiHidden/>
    <w:rsid w:val="00A0116A"/>
    <w:pPr>
      <w:numPr>
        <w:numId w:val="9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text">
    <w:name w:val="text Знак"/>
    <w:basedOn w:val="a1"/>
    <w:link w:val="text0"/>
    <w:uiPriority w:val="99"/>
    <w:locked/>
    <w:rsid w:val="00A0116A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A0116A"/>
    <w:pPr>
      <w:ind w:firstLine="567"/>
      <w:jc w:val="both"/>
    </w:pPr>
    <w:rPr>
      <w:rFonts w:ascii="Arial" w:eastAsiaTheme="minorHAnsi" w:hAnsi="Arial" w:cs="Arial"/>
      <w:lang w:eastAsia="en-US"/>
    </w:rPr>
  </w:style>
  <w:style w:type="paragraph" w:styleId="aff7">
    <w:name w:val="Normal (Web)"/>
    <w:basedOn w:val="a"/>
    <w:uiPriority w:val="99"/>
    <w:rsid w:val="00A0116A"/>
    <w:pPr>
      <w:spacing w:before="100" w:beforeAutospacing="1" w:after="100" w:afterAutospacing="1"/>
    </w:pPr>
  </w:style>
  <w:style w:type="paragraph" w:customStyle="1" w:styleId="Default">
    <w:name w:val="Default"/>
    <w:rsid w:val="00A011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lk">
    <w:name w:val="blk"/>
    <w:basedOn w:val="a1"/>
    <w:rsid w:val="00A0116A"/>
  </w:style>
  <w:style w:type="paragraph" w:styleId="HTML">
    <w:name w:val="HTML Preformatted"/>
    <w:basedOn w:val="a"/>
    <w:link w:val="HTML0"/>
    <w:uiPriority w:val="99"/>
    <w:unhideWhenUsed/>
    <w:rsid w:val="00A01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A0116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basedOn w:val="a1"/>
    <w:rsid w:val="00A0116A"/>
  </w:style>
  <w:style w:type="paragraph" w:customStyle="1" w:styleId="aff8">
    <w:name w:val="Стиль"/>
    <w:rsid w:val="00A01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List Paragraph"/>
    <w:basedOn w:val="a"/>
    <w:uiPriority w:val="34"/>
    <w:qFormat/>
    <w:rsid w:val="00A0116A"/>
    <w:pPr>
      <w:ind w:left="720"/>
      <w:contextualSpacing/>
    </w:pPr>
  </w:style>
  <w:style w:type="paragraph" w:customStyle="1" w:styleId="s16">
    <w:name w:val="s_16"/>
    <w:basedOn w:val="a"/>
    <w:rsid w:val="00A0116A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A0116A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A75FA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0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2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13394">
              <w:marLeft w:val="0"/>
              <w:marRight w:val="0"/>
              <w:marTop w:val="37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565B7-84F8-4E8B-8902-61DD900E1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66</cp:revision>
  <cp:lastPrinted>2025-11-25T02:22:00Z</cp:lastPrinted>
  <dcterms:created xsi:type="dcterms:W3CDTF">2021-08-23T11:09:00Z</dcterms:created>
  <dcterms:modified xsi:type="dcterms:W3CDTF">2026-02-04T06:09:00Z</dcterms:modified>
</cp:coreProperties>
</file>